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DBB8EE" w14:textId="3FD91789" w:rsidR="00D205EA" w:rsidRDefault="00D205EA" w:rsidP="003F3DCC">
      <w:pPr>
        <w:rPr>
          <w:ins w:id="0" w:author="Author"/>
          <w:rFonts w:ascii="Times New Roman" w:hAnsi="Times New Roman" w:cs="Times New Roman"/>
          <w:b/>
          <w:bCs/>
          <w:sz w:val="20"/>
          <w:szCs w:val="20"/>
          <w:lang w:val="en-US"/>
        </w:rPr>
      </w:pPr>
      <w:bookmarkStart w:id="1" w:name="_GoBack"/>
      <w:bookmarkEnd w:id="1"/>
      <w:ins w:id="2" w:author="Author">
        <w:r>
          <w:rPr>
            <w:rFonts w:ascii="Times New Roman" w:hAnsi="Times New Roman" w:cs="Times New Roman"/>
            <w:b/>
            <w:bCs/>
            <w:sz w:val="20"/>
            <w:szCs w:val="20"/>
            <w:lang w:val="en-US"/>
          </w:rPr>
          <w:t>Annex II</w:t>
        </w:r>
      </w:ins>
    </w:p>
    <w:p w14:paraId="442B7231" w14:textId="75C22A10" w:rsidR="003F3DCC" w:rsidRPr="001160B7" w:rsidRDefault="001248FD" w:rsidP="003F3DCC">
      <w:pPr>
        <w:rPr>
          <w:rFonts w:ascii="Times New Roman" w:hAnsi="Times New Roman" w:cs="Times New Roman"/>
          <w:b/>
          <w:sz w:val="20"/>
          <w:szCs w:val="20"/>
          <w:lang w:val="en-GB"/>
        </w:rPr>
      </w:pPr>
      <w:r w:rsidRPr="0065695C">
        <w:rPr>
          <w:rFonts w:ascii="Times New Roman" w:hAnsi="Times New Roman" w:cs="Times New Roman"/>
          <w:b/>
          <w:bCs/>
          <w:sz w:val="20"/>
          <w:szCs w:val="20"/>
          <w:lang w:val="en-US"/>
        </w:rPr>
        <w:t>S.22.0</w:t>
      </w:r>
      <w:r w:rsidR="00500C27">
        <w:rPr>
          <w:rFonts w:ascii="Times New Roman" w:hAnsi="Times New Roman" w:cs="Times New Roman"/>
          <w:b/>
          <w:bCs/>
          <w:sz w:val="20"/>
          <w:szCs w:val="20"/>
          <w:lang w:val="en-US"/>
        </w:rPr>
        <w:t>5</w:t>
      </w:r>
      <w:r w:rsidR="003F3DCC" w:rsidRPr="0065695C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 – </w:t>
      </w:r>
      <w:r w:rsidR="00AA5D67" w:rsidRPr="00EB125E">
        <w:rPr>
          <w:rFonts w:ascii="Times New Roman" w:hAnsi="Times New Roman" w:cs="Times New Roman"/>
          <w:b/>
          <w:sz w:val="20"/>
          <w:szCs w:val="20"/>
          <w:lang w:val="en-GB"/>
        </w:rPr>
        <w:t>Overall ca</w:t>
      </w:r>
      <w:r w:rsidR="00AA5D67" w:rsidRPr="001160B7">
        <w:rPr>
          <w:rFonts w:ascii="Times New Roman" w:hAnsi="Times New Roman" w:cs="Times New Roman"/>
          <w:b/>
          <w:sz w:val="20"/>
          <w:szCs w:val="20"/>
          <w:lang w:val="en-GB"/>
        </w:rPr>
        <w:t xml:space="preserve">lculation of the </w:t>
      </w:r>
      <w:r w:rsidR="0065695C" w:rsidRPr="001160B7">
        <w:rPr>
          <w:rFonts w:ascii="Times New Roman" w:hAnsi="Times New Roman" w:cs="Times New Roman"/>
          <w:b/>
          <w:sz w:val="20"/>
          <w:szCs w:val="20"/>
          <w:lang w:val="en-GB"/>
        </w:rPr>
        <w:t>transitional on technical provisions</w:t>
      </w:r>
    </w:p>
    <w:p w14:paraId="17F954E6" w14:textId="77777777" w:rsidR="003F3DCC" w:rsidRDefault="003F3DCC" w:rsidP="003F3DCC">
      <w:pPr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  <w:r w:rsidRPr="001160B7">
        <w:rPr>
          <w:rFonts w:ascii="Times New Roman" w:hAnsi="Times New Roman" w:cs="Times New Roman"/>
          <w:b/>
          <w:bCs/>
          <w:sz w:val="20"/>
          <w:szCs w:val="20"/>
          <w:lang w:val="en-US"/>
        </w:rPr>
        <w:t>General comments:</w:t>
      </w:r>
    </w:p>
    <w:p w14:paraId="53CE8A75" w14:textId="77777777" w:rsidR="008F30B8" w:rsidRPr="00E36F01" w:rsidRDefault="008F30B8" w:rsidP="008F30B8">
      <w:p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E36F01">
        <w:rPr>
          <w:rFonts w:ascii="Times New Roman" w:hAnsi="Times New Roman" w:cs="Times New Roman"/>
          <w:sz w:val="20"/>
          <w:szCs w:val="20"/>
          <w:lang w:val="en-GB"/>
        </w:rPr>
        <w:t>This Annex contains additional instructions in relation to the templates included in Annex I of this Regulation. The first column of the next table identifies the items to be reported by identifying the columns and lines as showed in the template in Annex I.</w:t>
      </w:r>
    </w:p>
    <w:p w14:paraId="35A28910" w14:textId="77777777" w:rsidR="008F30B8" w:rsidRDefault="008F30B8" w:rsidP="008F30B8">
      <w:pPr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This annex relates to annual submission of information for individual entities.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39"/>
        <w:gridCol w:w="2738"/>
        <w:gridCol w:w="4643"/>
      </w:tblGrid>
      <w:tr w:rsidR="009A7B48" w:rsidRPr="009A7B48" w14:paraId="268DD99E" w14:textId="77777777" w:rsidTr="00C20759">
        <w:tc>
          <w:tcPr>
            <w:tcW w:w="1339" w:type="dxa"/>
          </w:tcPr>
          <w:p w14:paraId="18AEB1D3" w14:textId="77777777" w:rsidR="009A7B48" w:rsidRPr="00E36F01" w:rsidRDefault="009A7B48" w:rsidP="00E36F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2738" w:type="dxa"/>
          </w:tcPr>
          <w:p w14:paraId="00E8A14E" w14:textId="2AE240AA" w:rsidR="009A7B48" w:rsidRPr="00E36F01" w:rsidRDefault="009A7B48" w:rsidP="00E36F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E36F01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ITEM</w:t>
            </w:r>
          </w:p>
        </w:tc>
        <w:tc>
          <w:tcPr>
            <w:tcW w:w="4643" w:type="dxa"/>
          </w:tcPr>
          <w:p w14:paraId="7780E2E8" w14:textId="44D7916D" w:rsidR="009A7B48" w:rsidRPr="00E36F01" w:rsidRDefault="009A7B48" w:rsidP="00E36F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E36F01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INSTRUCTIONS</w:t>
            </w:r>
          </w:p>
        </w:tc>
      </w:tr>
      <w:tr w:rsidR="0083428C" w:rsidRPr="00545015" w14:paraId="161E2D3F" w14:textId="77777777" w:rsidTr="00E36F01">
        <w:tc>
          <w:tcPr>
            <w:tcW w:w="1339" w:type="dxa"/>
          </w:tcPr>
          <w:p w14:paraId="105ED4CB" w14:textId="77777777" w:rsidR="0083428C" w:rsidRPr="001160B7" w:rsidRDefault="0019474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160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C00</w:t>
            </w:r>
            <w:r w:rsidR="00A4041B" w:rsidRPr="001160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1160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0/R0010 </w:t>
            </w:r>
          </w:p>
        </w:tc>
        <w:tc>
          <w:tcPr>
            <w:tcW w:w="2738" w:type="dxa"/>
          </w:tcPr>
          <w:p w14:paraId="211626BF" w14:textId="34D4A9AA" w:rsidR="0083428C" w:rsidRPr="001160B7" w:rsidRDefault="00AA5D6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1160B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Day 1 </w:t>
            </w:r>
            <w:r w:rsidR="000C23F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Solvency II t</w:t>
            </w:r>
            <w:r w:rsidRPr="001160B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echnical provisions</w:t>
            </w:r>
          </w:p>
        </w:tc>
        <w:tc>
          <w:tcPr>
            <w:tcW w:w="4643" w:type="dxa"/>
          </w:tcPr>
          <w:p w14:paraId="69D92D4C" w14:textId="4D613CF5" w:rsidR="0083428C" w:rsidRPr="009A7B48" w:rsidRDefault="0065695C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1160B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Amount of </w:t>
            </w:r>
            <w:r w:rsidR="00AA5D67" w:rsidRPr="001160B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technical provisions</w:t>
            </w:r>
            <w:r w:rsidRPr="001160B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, subject to </w:t>
            </w:r>
            <w:r w:rsidR="00EB125E" w:rsidRPr="001160B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transitional </w:t>
            </w:r>
            <w:del w:id="3" w:author="Author">
              <w:r w:rsidR="00EB125E" w:rsidRPr="001160B7" w:rsidDel="0001545D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delText xml:space="preserve">measure </w:delText>
              </w:r>
            </w:del>
            <w:r w:rsidR="00EB125E" w:rsidRPr="001160B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on </w:t>
            </w:r>
            <w:r w:rsidRPr="001160B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technical provisions</w:t>
            </w:r>
            <w:r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</w:t>
            </w:r>
            <w:r w:rsidR="00AA5D67"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after deduction of the amounts recoverable from reinsurance contracts and special purpose vehicles, calculated in accordance with Article 76 </w:t>
            </w:r>
            <w:r w:rsidR="00AA5D67" w:rsidRPr="009A7B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at the first date of the application of </w:t>
            </w:r>
            <w:r w:rsidRPr="009A7B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the </w:t>
            </w:r>
            <w:r w:rsidR="004645E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Directive 2009/138/EC</w:t>
            </w:r>
            <w:r w:rsidRPr="009A7B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</w:t>
            </w:r>
            <w:r w:rsidR="00EB125E" w:rsidRPr="009A7B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This calculation shall consider all insurance and reinsurance obligations existing at the first date of application of the </w:t>
            </w:r>
            <w:r w:rsidR="004645E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Directive 2009/138/EC</w:t>
            </w:r>
            <w:r w:rsidR="00114D20" w:rsidRPr="009A7B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</w:t>
            </w:r>
          </w:p>
          <w:p w14:paraId="5D8F8CEA" w14:textId="77777777" w:rsidR="00CF1A21" w:rsidRPr="009A7B48" w:rsidRDefault="00CF1A21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  <w:p w14:paraId="4BABBA7D" w14:textId="45882DD8" w:rsidR="0065695C" w:rsidRPr="007E5A55" w:rsidRDefault="00CF1A21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9A7B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If a re-calculation was requested on the basis of article 308d(3) of </w:t>
            </w:r>
            <w:ins w:id="4" w:author="Author">
              <w:r w:rsidR="0088654B" w:rsidRPr="009A7B48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 xml:space="preserve">the </w:t>
              </w:r>
              <w:r w:rsidR="0088654B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Directive 2009/138/EC</w:t>
              </w:r>
              <w:r w:rsidR="0088654B" w:rsidRPr="009A7B48" w:rsidDel="0088654B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 xml:space="preserve"> </w:t>
              </w:r>
            </w:ins>
            <w:del w:id="5" w:author="Author">
              <w:r w:rsidRPr="009A7B48" w:rsidDel="0088654B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delText xml:space="preserve">Solvency II </w:delText>
              </w:r>
            </w:del>
            <w:r w:rsidRPr="009A7B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this calculation shall consider only those insurance and reinsurance obligations subject to the transitional and that still exist at the reporting date value</w:t>
            </w:r>
            <w:r w:rsidR="00C20759" w:rsidRPr="00E36F01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</w:t>
            </w:r>
            <w:r w:rsidRPr="009A7B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at the reporting date (SII value reducing the contracts not existing anymore).</w:t>
            </w:r>
          </w:p>
        </w:tc>
      </w:tr>
      <w:tr w:rsidR="00AA5D67" w:rsidRPr="00545015" w14:paraId="6FD0EFAF" w14:textId="77777777" w:rsidTr="00E36F01">
        <w:tc>
          <w:tcPr>
            <w:tcW w:w="1339" w:type="dxa"/>
          </w:tcPr>
          <w:p w14:paraId="1EBA8994" w14:textId="77777777" w:rsidR="00397679" w:rsidRPr="001160B7" w:rsidRDefault="0039767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E5A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C0010/R0020</w:t>
            </w:r>
          </w:p>
        </w:tc>
        <w:tc>
          <w:tcPr>
            <w:tcW w:w="2738" w:type="dxa"/>
          </w:tcPr>
          <w:p w14:paraId="753CB560" w14:textId="77777777" w:rsidR="00AA5D67" w:rsidRPr="007E5A55" w:rsidRDefault="008D7B5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1160B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Technical provisions subject to </w:t>
            </w:r>
            <w:r w:rsidR="00EB125E"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transitional measure on </w:t>
            </w:r>
            <w:r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technical provisions </w:t>
            </w:r>
            <w:r w:rsidR="00F82D1C"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– TP calculated as a whole</w:t>
            </w:r>
          </w:p>
        </w:tc>
        <w:tc>
          <w:tcPr>
            <w:tcW w:w="4643" w:type="dxa"/>
          </w:tcPr>
          <w:p w14:paraId="35071013" w14:textId="622E9592" w:rsidR="00114D20" w:rsidRPr="001160B7" w:rsidRDefault="007F32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</w:t>
            </w:r>
            <w:r w:rsidR="008D7B5E"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mount of the </w:t>
            </w:r>
            <w:r w:rsidR="00397679"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technical provisions</w:t>
            </w:r>
            <w:r w:rsidR="00F82D1C"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calculated as a whole</w:t>
            </w:r>
            <w:r w:rsidR="008D7B5E"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, subject to </w:t>
            </w:r>
            <w:r w:rsidR="00EB125E"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transitional </w:t>
            </w:r>
            <w:del w:id="6" w:author="Author">
              <w:r w:rsidR="00EB125E" w:rsidRPr="007E5A55" w:rsidDel="00A61F9D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delText xml:space="preserve">measure </w:delText>
              </w:r>
            </w:del>
            <w:r w:rsidR="00EB125E"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on </w:t>
            </w:r>
            <w:r w:rsidR="008D7B5E"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technical provisions,</w:t>
            </w:r>
            <w:r w:rsidR="000C23F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="00397679"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after deduction of the amounts recoverable from reinsurance contracts and special purpose vehicles, calculated in accordance with Article 76 </w:t>
            </w:r>
            <w:ins w:id="7" w:author="Author">
              <w:r w:rsidR="0088654B" w:rsidRPr="009A7B48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 xml:space="preserve">the </w:t>
              </w:r>
              <w:r w:rsidR="0088654B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Directive 2009/138/EC</w:t>
              </w:r>
              <w:r w:rsidR="0088654B" w:rsidRPr="007E5A55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 xml:space="preserve"> </w:t>
              </w:r>
            </w:ins>
            <w:r w:rsidR="00397679"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at the reporting date</w:t>
            </w:r>
            <w:r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 before the application of the transitional</w:t>
            </w:r>
            <w:r w:rsidR="008D7B5E"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</w:t>
            </w:r>
          </w:p>
          <w:p w14:paraId="6B006777" w14:textId="77777777" w:rsidR="00114D20" w:rsidRPr="001160B7" w:rsidRDefault="00114D2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  <w:p w14:paraId="6CD62EDE" w14:textId="1EF33E51" w:rsidR="007F326E" w:rsidRPr="001160B7" w:rsidRDefault="004B7C66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If a re-calculation was requested on the basis of article 308d(3) of </w:t>
            </w:r>
            <w:ins w:id="8" w:author="Author">
              <w:r w:rsidR="0088654B" w:rsidRPr="009A7B48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 xml:space="preserve">the </w:t>
              </w:r>
              <w:r w:rsidR="0088654B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Directive 2009/138/EC</w:t>
              </w:r>
              <w:r w:rsidR="0088654B" w:rsidDel="0088654B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 xml:space="preserve"> </w:t>
              </w:r>
            </w:ins>
            <w:del w:id="9" w:author="Author">
              <w:r w:rsidDel="0088654B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delText xml:space="preserve">Solvency II </w:delText>
              </w:r>
            </w:del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</w:t>
            </w:r>
            <w:r w:rsidR="00114D20"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his calculation shall consider only those insurance and reinsurance obligations subject to the transitional </w:t>
            </w:r>
            <w:r w:rsidR="00114D20" w:rsidRPr="009A7B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and that still exist at the reporting date value</w:t>
            </w:r>
            <w:r w:rsidR="00545015" w:rsidRPr="00E36F01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</w:t>
            </w:r>
            <w:r w:rsidR="00114D20" w:rsidRPr="009A7B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at the reporting date</w:t>
            </w:r>
            <w:r w:rsidR="00114D20"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(SII value reducing the contracts not existing anymore)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</w:t>
            </w:r>
          </w:p>
        </w:tc>
      </w:tr>
      <w:tr w:rsidR="00397679" w:rsidRPr="00545015" w14:paraId="06B3C1A7" w14:textId="77777777" w:rsidTr="00E36F01">
        <w:tc>
          <w:tcPr>
            <w:tcW w:w="1339" w:type="dxa"/>
          </w:tcPr>
          <w:p w14:paraId="3D880249" w14:textId="77777777" w:rsidR="00397679" w:rsidRPr="007E5A55" w:rsidRDefault="0039767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E5A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C0010/R0030</w:t>
            </w:r>
          </w:p>
        </w:tc>
        <w:tc>
          <w:tcPr>
            <w:tcW w:w="2738" w:type="dxa"/>
          </w:tcPr>
          <w:p w14:paraId="25CC9226" w14:textId="49450484" w:rsidR="00397679" w:rsidRPr="007E5A55" w:rsidRDefault="008D7B5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Technical provisions subject to technical provisions transitional</w:t>
            </w:r>
            <w:ins w:id="10" w:author="Author">
              <w:r w:rsidR="00FD67E0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 xml:space="preserve"> </w:t>
              </w:r>
            </w:ins>
            <w:r w:rsidR="00397679"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– Best estimate</w:t>
            </w:r>
          </w:p>
        </w:tc>
        <w:tc>
          <w:tcPr>
            <w:tcW w:w="4643" w:type="dxa"/>
          </w:tcPr>
          <w:p w14:paraId="340F774C" w14:textId="290E4DE0" w:rsidR="00F82D1C" w:rsidRPr="001160B7" w:rsidRDefault="007F32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Amount of the best estimate, subject to </w:t>
            </w:r>
            <w:ins w:id="11" w:author="Author">
              <w:r w:rsidR="00A61F9D" w:rsidRPr="007E5A55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 xml:space="preserve">transitional </w:t>
              </w:r>
              <w:r w:rsidR="00A61F9D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 xml:space="preserve">on </w:t>
              </w:r>
            </w:ins>
            <w:r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technical provisions</w:t>
            </w:r>
            <w:del w:id="12" w:author="Author">
              <w:r w:rsidRPr="007E5A55" w:rsidDel="00A61F9D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delText xml:space="preserve"> transitional</w:delText>
              </w:r>
            </w:del>
            <w:r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, after deduction of the amounts recoverable from reinsurance contracts and special purpose vehicles, calculated in accordance with Article 76 </w:t>
            </w:r>
            <w:ins w:id="13" w:author="Author">
              <w:r w:rsidR="0088654B" w:rsidRPr="009A7B48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 xml:space="preserve">the </w:t>
              </w:r>
              <w:r w:rsidR="0088654B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Directive 2009/138/EC</w:t>
              </w:r>
              <w:r w:rsidR="0088654B" w:rsidRPr="007E5A55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 xml:space="preserve"> </w:t>
              </w:r>
            </w:ins>
            <w:r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at the reporting date, before the application of the transitional.</w:t>
            </w:r>
            <w:r w:rsidR="00EB125E" w:rsidRPr="001160B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</w:p>
          <w:p w14:paraId="506080FD" w14:textId="77777777" w:rsidR="00F82D1C" w:rsidRPr="007E5A55" w:rsidRDefault="00F82D1C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  <w:p w14:paraId="48808D26" w14:textId="1AE34809" w:rsidR="00397679" w:rsidRPr="001160B7" w:rsidRDefault="004B7C66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If a re-calculation was requested on the basis of article 308d(3) of </w:t>
            </w:r>
            <w:ins w:id="14" w:author="Author">
              <w:r w:rsidR="0088654B" w:rsidRPr="009A7B48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 xml:space="preserve">the </w:t>
              </w:r>
              <w:r w:rsidR="0088654B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Directive 2009/138/EC</w:t>
              </w:r>
              <w:r w:rsidR="0088654B" w:rsidDel="0088654B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 xml:space="preserve"> </w:t>
              </w:r>
            </w:ins>
            <w:del w:id="15" w:author="Author">
              <w:r w:rsidDel="0088654B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delText xml:space="preserve">Solvency II </w:delText>
              </w:r>
            </w:del>
            <w:r w:rsidRPr="009A7B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</w:t>
            </w:r>
            <w:r w:rsidR="00F82D1C" w:rsidRPr="009A7B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his calculation shall consider only those insurance and reinsurance obligations subject to the transitional and that still exist at the reporting date </w:t>
            </w:r>
            <w:r w:rsidR="00545015" w:rsidRPr="00E36F01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valued at the reporting date </w:t>
            </w:r>
            <w:r w:rsidR="00F82D1C" w:rsidRPr="009A7B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(SII value minus contracts not existing anymore)</w:t>
            </w:r>
            <w:r w:rsidRPr="009A7B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</w:t>
            </w:r>
          </w:p>
        </w:tc>
      </w:tr>
      <w:tr w:rsidR="00397679" w:rsidRPr="00545015" w14:paraId="004547F9" w14:textId="77777777" w:rsidTr="00E36F01">
        <w:tc>
          <w:tcPr>
            <w:tcW w:w="1339" w:type="dxa"/>
          </w:tcPr>
          <w:p w14:paraId="3918C4C9" w14:textId="18D0BF70" w:rsidR="00397679" w:rsidRPr="007E5A55" w:rsidRDefault="0039767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E5A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C00</w:t>
            </w:r>
            <w:r w:rsidR="000721F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7E5A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0/R0040</w:t>
            </w:r>
          </w:p>
        </w:tc>
        <w:tc>
          <w:tcPr>
            <w:tcW w:w="2738" w:type="dxa"/>
          </w:tcPr>
          <w:p w14:paraId="064237CD" w14:textId="77CB21DA" w:rsidR="00397679" w:rsidRPr="007E5A55" w:rsidRDefault="008D7B5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Technical provisions subject to technical provisions </w:t>
            </w:r>
            <w:r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lastRenderedPageBreak/>
              <w:t>transitional</w:t>
            </w:r>
            <w:ins w:id="16" w:author="Author">
              <w:r w:rsidR="00FD67E0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 xml:space="preserve"> </w:t>
              </w:r>
            </w:ins>
            <w:r w:rsidR="00397679"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– Risk margin</w:t>
            </w:r>
          </w:p>
        </w:tc>
        <w:tc>
          <w:tcPr>
            <w:tcW w:w="4643" w:type="dxa"/>
          </w:tcPr>
          <w:p w14:paraId="433495A5" w14:textId="19AE68C6" w:rsidR="00F82D1C" w:rsidRPr="001160B7" w:rsidRDefault="007F32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lastRenderedPageBreak/>
              <w:t xml:space="preserve">Amount of the Risk margin, subject to </w:t>
            </w:r>
            <w:ins w:id="17" w:author="Author">
              <w:r w:rsidR="00A61F9D" w:rsidRPr="007E5A55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 xml:space="preserve">transitional </w:t>
              </w:r>
              <w:r w:rsidR="00A61F9D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 xml:space="preserve">on </w:t>
              </w:r>
            </w:ins>
            <w:r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technical provisions</w:t>
            </w:r>
            <w:del w:id="18" w:author="Author">
              <w:r w:rsidRPr="007E5A55" w:rsidDel="00A61F9D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delText xml:space="preserve"> transitional</w:delText>
              </w:r>
            </w:del>
            <w:r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, after deduction of the </w:t>
            </w:r>
            <w:r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lastRenderedPageBreak/>
              <w:t xml:space="preserve">amounts recoverable from reinsurance contracts and special purpose vehicles, calculated in accordance with Article 76 </w:t>
            </w:r>
            <w:ins w:id="19" w:author="Author">
              <w:r w:rsidR="0088654B" w:rsidRPr="009A7B48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 xml:space="preserve">the </w:t>
              </w:r>
              <w:r w:rsidR="0088654B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Directive 2009/138/EC</w:t>
              </w:r>
              <w:r w:rsidR="0088654B" w:rsidRPr="007E5A55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 xml:space="preserve"> </w:t>
              </w:r>
            </w:ins>
            <w:r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at the reporting date, before the application of the transitional.</w:t>
            </w:r>
            <w:r w:rsidR="00EB125E"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</w:p>
          <w:p w14:paraId="08DF7983" w14:textId="1334CDB4" w:rsidR="00397679" w:rsidRPr="001160B7" w:rsidRDefault="004B7C66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If a re-calculation was requested on the basis of article 308d(3) of </w:t>
            </w:r>
            <w:ins w:id="20" w:author="Author">
              <w:r w:rsidR="0088654B" w:rsidRPr="009A7B48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 xml:space="preserve">the </w:t>
              </w:r>
              <w:r w:rsidR="0088654B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Directive 2009/138/EC</w:t>
              </w:r>
              <w:r w:rsidR="0088654B" w:rsidDel="0088654B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 xml:space="preserve"> </w:t>
              </w:r>
            </w:ins>
            <w:del w:id="21" w:author="Author">
              <w:r w:rsidDel="0088654B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delText xml:space="preserve">Solvency II </w:delText>
              </w:r>
            </w:del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</w:t>
            </w:r>
            <w:r w:rsidR="00F82D1C"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his calculation shall consider only those </w:t>
            </w:r>
            <w:r w:rsidR="00F82D1C" w:rsidRPr="009A7B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insurance and reinsurance obligations subject to the transitional and that still exist at the reporting date </w:t>
            </w:r>
            <w:r w:rsidR="00545015" w:rsidRPr="00E36F01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valued at the reporting date </w:t>
            </w:r>
            <w:r w:rsidR="00F82D1C" w:rsidRPr="009A7B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(SII value minus contracts not existing anymore)</w:t>
            </w:r>
            <w:r w:rsidRPr="009A7B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</w:t>
            </w:r>
          </w:p>
        </w:tc>
      </w:tr>
      <w:tr w:rsidR="0019474E" w:rsidRPr="00545015" w14:paraId="4C85F42B" w14:textId="77777777" w:rsidTr="00E36F01">
        <w:tc>
          <w:tcPr>
            <w:tcW w:w="1339" w:type="dxa"/>
          </w:tcPr>
          <w:p w14:paraId="7CE6C377" w14:textId="77777777" w:rsidR="00A4041B" w:rsidRPr="007E5A55" w:rsidRDefault="0039767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E5A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C0010/R0050</w:t>
            </w:r>
          </w:p>
        </w:tc>
        <w:tc>
          <w:tcPr>
            <w:tcW w:w="2738" w:type="dxa"/>
          </w:tcPr>
          <w:p w14:paraId="3BE5AC49" w14:textId="529305B2" w:rsidR="0019474E" w:rsidRPr="007E5A55" w:rsidRDefault="00AA5D6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Solvency I </w:t>
            </w:r>
            <w:r w:rsidR="000F7311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</w:t>
            </w:r>
            <w:r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echnical </w:t>
            </w:r>
            <w:r w:rsidR="000F7311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</w:t>
            </w:r>
            <w:r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rovisions</w:t>
            </w:r>
          </w:p>
          <w:p w14:paraId="750F3EB7" w14:textId="77777777" w:rsidR="00AA5D67" w:rsidRPr="007E5A55" w:rsidRDefault="00AA5D6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4643" w:type="dxa"/>
          </w:tcPr>
          <w:p w14:paraId="7738CC08" w14:textId="6176F79F" w:rsidR="004B7C66" w:rsidRDefault="00D12A0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Amount of </w:t>
            </w:r>
            <w:r w:rsidR="00AA5D67"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technical provisions</w:t>
            </w:r>
            <w:r w:rsidR="004B7C6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at the reporting date</w:t>
            </w:r>
            <w:r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, subject to </w:t>
            </w:r>
            <w:ins w:id="22" w:author="Author">
              <w:r w:rsidR="0001545D" w:rsidRPr="007E5A55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 xml:space="preserve">transitional </w:t>
              </w:r>
              <w:r w:rsidR="0001545D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 xml:space="preserve">on </w:t>
              </w:r>
            </w:ins>
            <w:r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technical provisions</w:t>
            </w:r>
            <w:del w:id="23" w:author="Author">
              <w:r w:rsidRPr="007E5A55" w:rsidDel="0001545D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delText xml:space="preserve"> transitional</w:delText>
              </w:r>
            </w:del>
            <w:r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, </w:t>
            </w:r>
            <w:r w:rsidR="00AA5D67"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after deduction of the amounts recoverable from reinsurance contracts calculated in accordance with the laws, regulations and administrative provisions which are adopted pursuant to Article 15 of Directive 73/239/EEC, Article 20 of Directive 2002/83/EC and Article 32 of Directive 2005/68/EC on the day before those Directives are repealed pursuant t</w:t>
            </w:r>
            <w:r w:rsidR="004645E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 Article 310 of this Directive</w:t>
            </w:r>
            <w:r w:rsidR="00EB125E"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</w:t>
            </w:r>
            <w:r w:rsidR="00EB125E" w:rsidRPr="001160B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</w:p>
          <w:p w14:paraId="22DEDD90" w14:textId="77777777" w:rsidR="004B7C66" w:rsidRDefault="004B7C66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  <w:p w14:paraId="0BDD86B8" w14:textId="53B881FC" w:rsidR="00D12A09" w:rsidRPr="007E5A55" w:rsidRDefault="004B7C66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If a re-calculation was requested on the basis of article 308d(3) of </w:t>
            </w:r>
            <w:ins w:id="24" w:author="Author">
              <w:r w:rsidR="0088654B" w:rsidRPr="009A7B48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 xml:space="preserve">the </w:t>
              </w:r>
              <w:r w:rsidR="0088654B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Directive 2009/138/EC</w:t>
              </w:r>
              <w:r w:rsidR="0088654B" w:rsidDel="0088654B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 xml:space="preserve"> </w:t>
              </w:r>
            </w:ins>
            <w:del w:id="25" w:author="Author">
              <w:r w:rsidDel="0088654B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delText xml:space="preserve">Solvency II </w:delText>
              </w:r>
            </w:del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</w:t>
            </w:r>
            <w:r w:rsidR="00EB125E" w:rsidRPr="001160B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his calculation shall consider only those insurance and reinsurance obligations existing at the </w:t>
            </w:r>
            <w:r w:rsidR="00EB125E" w:rsidRPr="009A7B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reporting date </w:t>
            </w:r>
            <w:r w:rsidR="00545015" w:rsidRPr="00E36F01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valued at the reporting date (SII value minus contracts not existing anymore).</w:t>
            </w:r>
          </w:p>
        </w:tc>
      </w:tr>
      <w:tr w:rsidR="007E0D63" w:rsidRPr="00545015" w14:paraId="46C7A475" w14:textId="77777777" w:rsidTr="00E36F01">
        <w:tc>
          <w:tcPr>
            <w:tcW w:w="1339" w:type="dxa"/>
          </w:tcPr>
          <w:p w14:paraId="49F4FFB8" w14:textId="77777777" w:rsidR="007E0D63" w:rsidRPr="007E5A55" w:rsidRDefault="009A0EB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E5A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C0010/R00</w:t>
            </w:r>
            <w:r w:rsidR="00AE29D1" w:rsidRPr="007E5A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7E5A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738" w:type="dxa"/>
          </w:tcPr>
          <w:p w14:paraId="57031779" w14:textId="77777777" w:rsidR="007E0D63" w:rsidRPr="007E5A55" w:rsidRDefault="008F34C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E5A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Portion of the difference adjusted</w:t>
            </w:r>
          </w:p>
        </w:tc>
        <w:tc>
          <w:tcPr>
            <w:tcW w:w="4643" w:type="dxa"/>
          </w:tcPr>
          <w:p w14:paraId="2CA870CC" w14:textId="77777777" w:rsidR="008F34CC" w:rsidRPr="007E5A55" w:rsidRDefault="008F34C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Percentage (in decimals) of the p</w:t>
            </w:r>
            <w:r w:rsidRPr="007E5A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ortion of the difference adjusted.</w:t>
            </w:r>
          </w:p>
          <w:p w14:paraId="54FC14E7" w14:textId="77777777" w:rsidR="008F34CC" w:rsidRPr="007E5A55" w:rsidRDefault="008F34C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4BE5B7C3" w14:textId="4A54374E" w:rsidR="007E0D63" w:rsidRPr="007E5A55" w:rsidRDefault="008F34CC" w:rsidP="0001545D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The maximum portion deductible shall decrease linearly at the end of each year from </w:t>
            </w:r>
            <w:del w:id="26" w:author="Author">
              <w:r w:rsidRPr="007E5A55" w:rsidDel="0001545D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delText>100 %</w:delText>
              </w:r>
            </w:del>
            <w:ins w:id="27" w:author="Author">
              <w:r w:rsidR="0001545D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>1</w:t>
              </w:r>
            </w:ins>
            <w:r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during the year starting from 1 January 2016 to 0</w:t>
            </w:r>
            <w:del w:id="28" w:author="Author">
              <w:r w:rsidRPr="007E5A55" w:rsidDel="0001545D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delText xml:space="preserve"> %</w:delText>
              </w:r>
            </w:del>
            <w:r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on 1 January 2032. </w:t>
            </w:r>
          </w:p>
        </w:tc>
      </w:tr>
      <w:tr w:rsidR="007E0D63" w:rsidRPr="00545015" w14:paraId="1B488E8B" w14:textId="77777777" w:rsidTr="00E36F01">
        <w:tc>
          <w:tcPr>
            <w:tcW w:w="1339" w:type="dxa"/>
          </w:tcPr>
          <w:p w14:paraId="73FCF691" w14:textId="77777777" w:rsidR="007E0D63" w:rsidRPr="007E5A55" w:rsidRDefault="00AE29D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E5A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C0010/R0070</w:t>
            </w:r>
          </w:p>
        </w:tc>
        <w:tc>
          <w:tcPr>
            <w:tcW w:w="2738" w:type="dxa"/>
          </w:tcPr>
          <w:p w14:paraId="4A8BFF41" w14:textId="77777777" w:rsidR="00011C44" w:rsidRPr="007E5A55" w:rsidRDefault="00AE29D1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Limitation applied in accordance to Article 308d(4)</w:t>
            </w:r>
          </w:p>
        </w:tc>
        <w:tc>
          <w:tcPr>
            <w:tcW w:w="4643" w:type="dxa"/>
          </w:tcPr>
          <w:p w14:paraId="77CC2DB6" w14:textId="3598AF17" w:rsidR="00D04CBF" w:rsidRPr="007E5A55" w:rsidRDefault="00F56DC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Amount of the l</w:t>
            </w:r>
            <w:r w:rsidR="00762468"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imitation applied in accordance to Article 308d</w:t>
            </w:r>
            <w:r w:rsidR="009A7B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="00762468"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(4)</w:t>
            </w:r>
            <w:ins w:id="29" w:author="Author">
              <w:r w:rsidR="0001545D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 xml:space="preserve"> of </w:t>
              </w:r>
              <w:r w:rsidR="0088654B" w:rsidRPr="009A7B48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 xml:space="preserve">the </w:t>
              </w:r>
              <w:r w:rsidR="0088654B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Directive 2009/138/EC</w:t>
              </w:r>
            </w:ins>
            <w:r w:rsidR="00762468"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 if applicable</w:t>
            </w:r>
            <w:r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</w:t>
            </w:r>
          </w:p>
          <w:p w14:paraId="6F029BCC" w14:textId="77777777" w:rsidR="00F56DC7" w:rsidRPr="007E5A55" w:rsidRDefault="00F56DC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  <w:p w14:paraId="27C3BD79" w14:textId="36027359" w:rsidR="00F56DC7" w:rsidRPr="007E5A55" w:rsidRDefault="00F56DC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If not applicable it shall be reported as “0”.</w:t>
            </w:r>
          </w:p>
        </w:tc>
      </w:tr>
      <w:tr w:rsidR="00D04CBF" w:rsidRPr="00545015" w14:paraId="3EB9F24B" w14:textId="77777777" w:rsidTr="00E36F01">
        <w:tc>
          <w:tcPr>
            <w:tcW w:w="1339" w:type="dxa"/>
          </w:tcPr>
          <w:p w14:paraId="49913E31" w14:textId="77777777" w:rsidR="00D04CBF" w:rsidRPr="007E5A55" w:rsidRDefault="007F326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E5A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C0010/R0080</w:t>
            </w:r>
          </w:p>
        </w:tc>
        <w:tc>
          <w:tcPr>
            <w:tcW w:w="2738" w:type="dxa"/>
          </w:tcPr>
          <w:p w14:paraId="640BB384" w14:textId="6D4E516E" w:rsidR="00D04CBF" w:rsidRPr="007E5A55" w:rsidRDefault="007F326E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Technical provision after transitional on technical provisions</w:t>
            </w:r>
          </w:p>
        </w:tc>
        <w:tc>
          <w:tcPr>
            <w:tcW w:w="4643" w:type="dxa"/>
          </w:tcPr>
          <w:p w14:paraId="48A6B6A7" w14:textId="32434692" w:rsidR="00D04CBF" w:rsidRPr="00E36F01" w:rsidRDefault="007F326E" w:rsidP="0001545D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Amount of technical provisions, subject to </w:t>
            </w:r>
            <w:ins w:id="30" w:author="Author">
              <w:r w:rsidR="0001545D" w:rsidRPr="007E5A55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 xml:space="preserve">transitional </w:t>
              </w:r>
              <w:r w:rsidR="0001545D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 xml:space="preserve">on </w:t>
              </w:r>
            </w:ins>
            <w:r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technical provisions</w:t>
            </w:r>
            <w:del w:id="31" w:author="Author">
              <w:r w:rsidRPr="007E5A55" w:rsidDel="0001545D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delText xml:space="preserve"> transitional</w:delText>
              </w:r>
            </w:del>
            <w:r w:rsidRPr="007E5A5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 after transitional on technical provisions.</w:t>
            </w:r>
          </w:p>
        </w:tc>
      </w:tr>
    </w:tbl>
    <w:p w14:paraId="7E9107FA" w14:textId="77777777" w:rsidR="00641969" w:rsidRPr="00E36F01" w:rsidRDefault="00641969">
      <w:pPr>
        <w:rPr>
          <w:rFonts w:ascii="Times New Roman" w:hAnsi="Times New Roman" w:cs="Times New Roman"/>
          <w:sz w:val="20"/>
          <w:szCs w:val="20"/>
          <w:lang w:val="en-GB"/>
        </w:rPr>
      </w:pPr>
    </w:p>
    <w:sectPr w:rsidR="00641969" w:rsidRPr="00E36F0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guel Caballero Pérez">
    <w15:presenceInfo w15:providerId="None" w15:userId="Miguel Caballero Pérez"/>
  </w15:person>
  <w15:person w15:author="Miguel Caballero Perez">
    <w15:presenceInfo w15:providerId="AD" w15:userId="S-1-5-21-1777303039-597252131-130898220-106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removeDateAndTime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AD04FC"/>
    <w:rsid w:val="00001C3D"/>
    <w:rsid w:val="00011C44"/>
    <w:rsid w:val="0001545D"/>
    <w:rsid w:val="00021E98"/>
    <w:rsid w:val="000518CB"/>
    <w:rsid w:val="000721F1"/>
    <w:rsid w:val="000C23F7"/>
    <w:rsid w:val="000C4841"/>
    <w:rsid w:val="000F1216"/>
    <w:rsid w:val="000F7311"/>
    <w:rsid w:val="001134AB"/>
    <w:rsid w:val="00114D20"/>
    <w:rsid w:val="001160B7"/>
    <w:rsid w:val="00122A65"/>
    <w:rsid w:val="001248FD"/>
    <w:rsid w:val="0019474E"/>
    <w:rsid w:val="001E3561"/>
    <w:rsid w:val="001E7926"/>
    <w:rsid w:val="00205052"/>
    <w:rsid w:val="002160CC"/>
    <w:rsid w:val="00397679"/>
    <w:rsid w:val="003A2450"/>
    <w:rsid w:val="003F3DCC"/>
    <w:rsid w:val="00436C5C"/>
    <w:rsid w:val="004645E9"/>
    <w:rsid w:val="004B7C66"/>
    <w:rsid w:val="00500C27"/>
    <w:rsid w:val="00545015"/>
    <w:rsid w:val="00585C54"/>
    <w:rsid w:val="005A05CE"/>
    <w:rsid w:val="00641969"/>
    <w:rsid w:val="0065695C"/>
    <w:rsid w:val="00762468"/>
    <w:rsid w:val="007E0D63"/>
    <w:rsid w:val="007E5A55"/>
    <w:rsid w:val="007F326E"/>
    <w:rsid w:val="0083428C"/>
    <w:rsid w:val="00863A87"/>
    <w:rsid w:val="008705D5"/>
    <w:rsid w:val="0088654B"/>
    <w:rsid w:val="008D7B5E"/>
    <w:rsid w:val="008F30B8"/>
    <w:rsid w:val="008F34CC"/>
    <w:rsid w:val="009A0EB2"/>
    <w:rsid w:val="009A7B48"/>
    <w:rsid w:val="009D573F"/>
    <w:rsid w:val="009F4C8D"/>
    <w:rsid w:val="00A4041B"/>
    <w:rsid w:val="00A61F9D"/>
    <w:rsid w:val="00A737E7"/>
    <w:rsid w:val="00AA5D67"/>
    <w:rsid w:val="00AD04FC"/>
    <w:rsid w:val="00AE2123"/>
    <w:rsid w:val="00AE29D1"/>
    <w:rsid w:val="00BB7AFF"/>
    <w:rsid w:val="00BD7FD4"/>
    <w:rsid w:val="00C16D55"/>
    <w:rsid w:val="00C20759"/>
    <w:rsid w:val="00C71AC4"/>
    <w:rsid w:val="00C82C04"/>
    <w:rsid w:val="00CA2C47"/>
    <w:rsid w:val="00CF1A21"/>
    <w:rsid w:val="00D04CBF"/>
    <w:rsid w:val="00D07901"/>
    <w:rsid w:val="00D12A09"/>
    <w:rsid w:val="00D205EA"/>
    <w:rsid w:val="00D34ECF"/>
    <w:rsid w:val="00DF5603"/>
    <w:rsid w:val="00E17CC7"/>
    <w:rsid w:val="00E36F01"/>
    <w:rsid w:val="00E52D75"/>
    <w:rsid w:val="00EB125E"/>
    <w:rsid w:val="00F405D6"/>
    <w:rsid w:val="00F56DC7"/>
    <w:rsid w:val="00F82D1C"/>
    <w:rsid w:val="00FD6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487B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42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342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436C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6C5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6C5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6C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6C5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6C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6C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42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342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436C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6C5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6C5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6C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6C5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6C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6C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22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35F7A-B157-4A22-B9FF-1BC74BEB4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775</Words>
  <Characters>4419</Characters>
  <Application>Microsoft Office Word</Application>
  <DocSecurity>0</DocSecurity>
  <Lines>36</Lines>
  <Paragraphs>10</Paragraphs>
  <ScaleCrop>false</ScaleCrop>
  <Company/>
  <LinksUpToDate>false</LinksUpToDate>
  <CharactersWithSpaces>5184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2015-07-02T22:25:00Z</dcterms:created>
  <dcterms:modified xsi:type="dcterms:W3CDTF">2015-07-02T22:25:00Z</dcterms:modified>
</cp:coreProperties>
</file>